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9B4D9C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924010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9B4D9C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924010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9B4D9C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72426F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2426F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Razredni restoran</w:t>
            </w:r>
            <w:r w:rsidRPr="0072426F" w:rsidDel="00721E3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924010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2/2</w:t>
            </w:r>
          </w:p>
        </w:tc>
      </w:tr>
      <w:tr w:rsidR="00AA0C99" w:rsidRPr="00FF3B64" w:rsidTr="009B4D9C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72426F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Pravilna prehrana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9B4D9C">
        <w:tc>
          <w:tcPr>
            <w:tcW w:w="9776" w:type="dxa"/>
            <w:gridSpan w:val="4"/>
            <w:shd w:val="clear" w:color="auto" w:fill="E0C1FF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E62CA5" w:rsidRPr="00A24EF6" w:rsidRDefault="00E62CA5" w:rsidP="00E62CA5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A24EF6">
              <w:rPr>
                <w:color w:val="231F20"/>
              </w:rPr>
              <w:t>pod A.3.1. Primjenjuje inovativna i kreativna rješenja</w:t>
            </w:r>
          </w:p>
          <w:p w:rsidR="00E62CA5" w:rsidRPr="00A24EF6" w:rsidRDefault="00E62CA5" w:rsidP="00E62CA5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A24EF6">
              <w:rPr>
                <w:color w:val="231F20"/>
              </w:rPr>
              <w:t>ikt A 3.2. Učenik se samostalno koristi raznim uređajima i programima.</w:t>
            </w:r>
          </w:p>
          <w:p w:rsidR="00E62CA5" w:rsidRDefault="00E62CA5" w:rsidP="00E62CA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EF6">
              <w:rPr>
                <w:rFonts w:ascii="Times New Roman" w:eastAsia="Times New Roman" w:hAnsi="Times New Roman" w:cs="Times New Roman"/>
                <w:sz w:val="24"/>
                <w:szCs w:val="24"/>
              </w:rPr>
              <w:t>ikt D 3.1. Učenik se izražava kreativno služeći se primjerenom tehnologijom za stvaranje ideja i razvijanje planova te primjenjuje različite načine poticanja kreativnosti.</w:t>
            </w:r>
          </w:p>
          <w:p w:rsidR="00E62CA5" w:rsidRPr="00A24EF6" w:rsidRDefault="00E62CA5" w:rsidP="00E62CA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010">
              <w:rPr>
                <w:rFonts w:ascii="Times New Roman" w:eastAsia="Times New Roman" w:hAnsi="Times New Roman" w:cs="Times New Roman"/>
                <w:sz w:val="24"/>
                <w:szCs w:val="24"/>
              </w:rPr>
              <w:t>ikt D 3.3. Učenik stvara nove uratke i ideje složenije strukture.</w:t>
            </w:r>
          </w:p>
          <w:p w:rsidR="00E62CA5" w:rsidRPr="00A24EF6" w:rsidRDefault="00E62CA5" w:rsidP="00E62CA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EF6">
              <w:rPr>
                <w:rFonts w:ascii="Times New Roman" w:eastAsia="Times New Roman" w:hAnsi="Times New Roman" w:cs="Times New Roman"/>
                <w:sz w:val="24"/>
                <w:szCs w:val="24"/>
              </w:rPr>
              <w:t>A.3.2.A Opisuje pravilnu prehranu i prepoznaje neprimjerenost redukcijske dijete za dob i razvoj.</w:t>
            </w:r>
          </w:p>
          <w:p w:rsidR="00AA0C99" w:rsidRPr="00BE6E03" w:rsidRDefault="00E62CA5" w:rsidP="00E62CA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A24EF6">
              <w:rPr>
                <w:rFonts w:ascii="Times New Roman" w:eastAsia="Times New Roman" w:hAnsi="Times New Roman" w:cs="Times New Roman"/>
                <w:sz w:val="24"/>
                <w:szCs w:val="24"/>
              </w:rPr>
              <w:t>A.3.2.B Opisuje nutritivni sastav procesuiranih namirnica i pravilno čita njihove deklaracije</w:t>
            </w:r>
          </w:p>
        </w:tc>
      </w:tr>
      <w:tr w:rsidR="00AA0C99" w:rsidRPr="00FF3B64" w:rsidTr="009B4D9C">
        <w:tc>
          <w:tcPr>
            <w:tcW w:w="2525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D07DE0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ins w:id="0" w:author="sk-mpovalec" w:date="2021-09-16T08:45:00Z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p</w:t>
              </w:r>
            </w:ins>
            <w:del w:id="1" w:author="sk-mpovalec" w:date="2021-09-16T08:45:00Z">
              <w:r w:rsidR="00E62CA5" w:rsidDel="00D07DE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P</w:delText>
              </w:r>
            </w:del>
            <w:r w:rsidR="00E6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ravilna prehrana, nutritivne vrijednosti hrane, zdravlje </w:t>
            </w:r>
          </w:p>
        </w:tc>
      </w:tr>
      <w:tr w:rsidR="00AA0C99" w:rsidRPr="00FF3B64" w:rsidTr="009B4D9C">
        <w:trPr>
          <w:trHeight w:val="60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000000" w:rsidRDefault="00D07DE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ins w:id="2" w:author="sk-mpovalec" w:date="2021-09-16T08:45:00Z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</w:t>
              </w:r>
            </w:ins>
            <w:del w:id="3" w:author="sk-mpovalec" w:date="2021-09-16T08:45:00Z">
              <w:r w:rsidR="00E62CA5" w:rsidDel="00D07DE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K</w:delText>
              </w:r>
            </w:del>
            <w:r w:rsid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>reda</w:t>
            </w:r>
            <w:r w:rsidR="00E62CA5">
              <w:rPr>
                <w:rFonts w:ascii="Times New Roman" w:eastAsia="Times New Roman" w:hAnsi="Times New Roman" w:cs="Times New Roman"/>
                <w:sz w:val="24"/>
                <w:szCs w:val="24"/>
              </w:rPr>
              <w:t>, računalo i projektor</w:t>
            </w:r>
          </w:p>
        </w:tc>
      </w:tr>
      <w:tr w:rsidR="00AA0C99" w:rsidRPr="00FF3B64" w:rsidTr="009B4D9C">
        <w:tc>
          <w:tcPr>
            <w:tcW w:w="9776" w:type="dxa"/>
            <w:gridSpan w:val="4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72426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6E5D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5D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 uvodnom se dijelu prisjećaju pojmova: pravilna prehrana i nutritivne vrijednosti hrane.</w:t>
            </w:r>
          </w:p>
          <w:p w:rsidR="00000000" w:rsidRDefault="00244B3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72426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:rsidR="00000000" w:rsidRDefault="006E5D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5D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prezentiraju svoje video prezentacije i PPT. Za ovu aktivnost predviđeno je 35 minuta. </w:t>
            </w:r>
          </w:p>
          <w:p w:rsidR="00000000" w:rsidRDefault="006E5D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5D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Tijekom izlaganja i prezentiranja pripremljenih materijala razrednik/razrednica učenike potiče na </w:t>
            </w:r>
            <w:r w:rsidR="005E3A76" w:rsidRPr="005E3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postavljanja</w:t>
            </w:r>
            <w:r w:rsidRPr="006E5D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pitanja učeniku izlagaču, traži dodatna pojašnjenja i slično. Nakon svakog izlaganja razrednik/razrednica s učenicima ohrabruje učenika/učenicu pljeskom.</w:t>
            </w:r>
          </w:p>
          <w:p w:rsidR="00000000" w:rsidRDefault="00244B3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72426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:rsidR="00000000" w:rsidRDefault="006E5D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5D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 učenicima dijeli izlazne kartice (Prilog 1)</w:t>
            </w:r>
            <w:ins w:id="4" w:author="sk-mpovalec" w:date="2021-09-16T08:46:00Z">
              <w:r w:rsidR="00D07DE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.</w:t>
              </w:r>
            </w:ins>
          </w:p>
          <w:p w:rsidR="00000000" w:rsidRDefault="006E5D40">
            <w:pPr>
              <w:spacing w:line="360" w:lineRule="auto"/>
              <w:jc w:val="both"/>
              <w:rPr>
                <w:bCs/>
              </w:rPr>
            </w:pPr>
            <w:r w:rsidRPr="006E5D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Nakon izlaganja razrednik/razrednica poziva učenike da operu ruke te zajednički odu u školsku kuhinju pojesti jelo koje su pripremili. </w:t>
            </w:r>
            <w:bookmarkStart w:id="5" w:name="_GoBack"/>
            <w:bookmarkEnd w:id="5"/>
          </w:p>
        </w:tc>
      </w:tr>
    </w:tbl>
    <w:p w:rsidR="000210F5" w:rsidRDefault="00244B39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442C58" w:rsidRDefault="00AA0C99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810E1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5E3A76" w:rsidRPr="00F170EF" w:rsidRDefault="005E3A76" w:rsidP="005E3A7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5E3A76" w:rsidTr="005E3A76">
        <w:tc>
          <w:tcPr>
            <w:tcW w:w="4531" w:type="dxa"/>
          </w:tcPr>
          <w:p w:rsidR="00000000" w:rsidRDefault="005E3A76" w:rsidP="00D07DE0">
            <w:pPr>
              <w:spacing w:after="0"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  <w:pPrChange w:id="6" w:author="sk-mpovalec" w:date="2021-09-16T08:46:00Z">
                <w:pPr>
                  <w:spacing w:after="0" w:line="360" w:lineRule="auto"/>
                </w:pPr>
              </w:pPrChange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Čiji recept ti se najviše svidio</w:t>
            </w:r>
            <w:ins w:id="7" w:author="sk-mpovalec" w:date="2021-09-16T08:46:00Z">
              <w:r w:rsidR="00D07DE0">
                <w:rPr>
                  <w:rFonts w:ascii="Times New Roman" w:hAnsi="Times New Roman" w:cs="Times New Roman"/>
                  <w:b/>
                  <w:sz w:val="24"/>
                  <w:szCs w:val="24"/>
                </w:rPr>
                <w:t>?</w:t>
              </w:r>
            </w:ins>
          </w:p>
        </w:tc>
        <w:tc>
          <w:tcPr>
            <w:tcW w:w="4531" w:type="dxa"/>
          </w:tcPr>
          <w:p w:rsidR="00000000" w:rsidRDefault="00244B3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0000" w:rsidRDefault="00244B3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A76" w:rsidTr="005E3A76">
        <w:tc>
          <w:tcPr>
            <w:tcW w:w="4531" w:type="dxa"/>
          </w:tcPr>
          <w:p w:rsidR="00000000" w:rsidRDefault="005E3A76" w:rsidP="00D07DE0">
            <w:pPr>
              <w:spacing w:after="0"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  <w:pPrChange w:id="8" w:author="sk-mpovalec" w:date="2021-09-16T08:47:00Z">
                <w:pPr>
                  <w:spacing w:after="0" w:line="360" w:lineRule="auto"/>
                </w:pPr>
              </w:pPrChange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Koje </w:t>
            </w:r>
            <w:del w:id="9" w:author="sk-mpovalec" w:date="2021-09-16T08:47:00Z">
              <w:r w:rsidDel="00D07DE0">
                <w:rPr>
                  <w:rFonts w:ascii="Times New Roman" w:hAnsi="Times New Roman" w:cs="Times New Roman"/>
                  <w:b/>
                  <w:sz w:val="24"/>
                  <w:szCs w:val="24"/>
                </w:rPr>
                <w:delText xml:space="preserve">ti je </w:delText>
              </w:r>
            </w:del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jelo </w:t>
            </w:r>
            <w:ins w:id="10" w:author="sk-mpovalec" w:date="2021-09-16T08:47:00Z">
              <w:r w:rsidR="00D07DE0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ti je </w:t>
              </w:r>
            </w:ins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izgledalo estetski najzanimljivije</w:t>
            </w:r>
            <w:ins w:id="11" w:author="sk-mpovalec" w:date="2021-09-16T08:46:00Z">
              <w:r w:rsidR="00D07DE0">
                <w:rPr>
                  <w:rFonts w:ascii="Times New Roman" w:hAnsi="Times New Roman" w:cs="Times New Roman"/>
                  <w:b/>
                  <w:sz w:val="24"/>
                  <w:szCs w:val="24"/>
                </w:rPr>
                <w:t>?</w:t>
              </w:r>
            </w:ins>
          </w:p>
        </w:tc>
        <w:tc>
          <w:tcPr>
            <w:tcW w:w="4531" w:type="dxa"/>
          </w:tcPr>
          <w:p w:rsidR="00000000" w:rsidRDefault="00244B3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A76" w:rsidTr="005E3A76">
        <w:tc>
          <w:tcPr>
            <w:tcW w:w="4531" w:type="dxa"/>
          </w:tcPr>
          <w:p w:rsidR="00000000" w:rsidRDefault="00924010" w:rsidP="00D07DE0">
            <w:pPr>
              <w:spacing w:after="0"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  <w:pPrChange w:id="12" w:author="sk-mpovalec" w:date="2021-09-16T08:46:00Z">
                <w:pPr>
                  <w:spacing w:after="0" w:line="360" w:lineRule="auto"/>
                </w:pPr>
              </w:pPrChange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Čiji ćeš recept ćeš zatražiti kako bi ga isprobao/isprobala kod kuće</w:t>
            </w:r>
            <w:ins w:id="13" w:author="sk-mpovalec" w:date="2021-09-16T08:46:00Z">
              <w:r w:rsidR="00D07DE0">
                <w:rPr>
                  <w:rFonts w:ascii="Times New Roman" w:hAnsi="Times New Roman" w:cs="Times New Roman"/>
                  <w:b/>
                  <w:sz w:val="24"/>
                  <w:szCs w:val="24"/>
                </w:rPr>
                <w:t>?</w:t>
              </w:r>
            </w:ins>
          </w:p>
        </w:tc>
        <w:tc>
          <w:tcPr>
            <w:tcW w:w="4531" w:type="dxa"/>
          </w:tcPr>
          <w:p w:rsidR="00000000" w:rsidRDefault="00244B3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0000" w:rsidRDefault="00244B3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A76" w:rsidTr="005E3A76">
        <w:tc>
          <w:tcPr>
            <w:tcW w:w="4531" w:type="dxa"/>
          </w:tcPr>
          <w:p w:rsidR="00000000" w:rsidRDefault="00924010" w:rsidP="00D07DE0">
            <w:pPr>
              <w:spacing w:after="0"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  <w:pPrChange w:id="14" w:author="sk-mpovalec" w:date="2021-09-16T08:46:00Z">
                <w:pPr>
                  <w:spacing w:after="0" w:line="360" w:lineRule="auto"/>
                </w:pPr>
              </w:pPrChange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Navedi koje jelo je imalo najraznolikiji izvor vitamina</w:t>
            </w:r>
            <w:ins w:id="15" w:author="sk-mpovalec" w:date="2021-09-16T08:47:00Z">
              <w:r w:rsidR="00D07DE0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ins>
          </w:p>
        </w:tc>
        <w:tc>
          <w:tcPr>
            <w:tcW w:w="4531" w:type="dxa"/>
          </w:tcPr>
          <w:p w:rsidR="00000000" w:rsidRDefault="00244B39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170EF" w:rsidRDefault="00F170EF">
      <w:pPr>
        <w:rPr>
          <w:rFonts w:ascii="Times New Roman" w:hAnsi="Times New Roman" w:cs="Times New Roman"/>
          <w:b/>
          <w:sz w:val="24"/>
          <w:szCs w:val="24"/>
        </w:rPr>
      </w:pPr>
    </w:p>
    <w:p w:rsidR="002D6909" w:rsidRDefault="002D690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2D6909" w:rsidTr="00A24EF6">
        <w:tc>
          <w:tcPr>
            <w:tcW w:w="4531" w:type="dxa"/>
          </w:tcPr>
          <w:p w:rsidR="002D6909" w:rsidRDefault="002D6909" w:rsidP="00D07DE0">
            <w:pPr>
              <w:spacing w:after="0"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  <w:pPrChange w:id="16" w:author="sk-mpovalec" w:date="2021-09-16T08:46:00Z">
                <w:pPr>
                  <w:spacing w:after="0" w:line="360" w:lineRule="auto"/>
                </w:pPr>
              </w:pPrChange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Čiji recept ti se najviše svidio</w:t>
            </w:r>
            <w:ins w:id="17" w:author="sk-mpovalec" w:date="2021-09-16T08:46:00Z">
              <w:r w:rsidR="00D07DE0">
                <w:rPr>
                  <w:rFonts w:ascii="Times New Roman" w:hAnsi="Times New Roman" w:cs="Times New Roman"/>
                  <w:b/>
                  <w:sz w:val="24"/>
                  <w:szCs w:val="24"/>
                </w:rPr>
                <w:t>?</w:t>
              </w:r>
            </w:ins>
          </w:p>
        </w:tc>
        <w:tc>
          <w:tcPr>
            <w:tcW w:w="4531" w:type="dxa"/>
          </w:tcPr>
          <w:p w:rsidR="002D6909" w:rsidRDefault="002D6909" w:rsidP="00A24EF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6909" w:rsidRDefault="002D6909" w:rsidP="00A24EF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6909" w:rsidTr="00A24EF6">
        <w:tc>
          <w:tcPr>
            <w:tcW w:w="4531" w:type="dxa"/>
          </w:tcPr>
          <w:p w:rsidR="002D6909" w:rsidRDefault="00D07DE0" w:rsidP="00D07DE0">
            <w:pPr>
              <w:spacing w:after="0"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  <w:pPrChange w:id="18" w:author="sk-mpovalec" w:date="2021-09-16T08:46:00Z">
                <w:pPr>
                  <w:spacing w:after="0" w:line="360" w:lineRule="auto"/>
                </w:pPr>
              </w:pPrChange>
            </w:pPr>
            <w:ins w:id="19" w:author="sk-mpovalec" w:date="2021-09-16T08:47:00Z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Koje jelo ti je izgledalo estetski najzanimljivije?</w:t>
              </w:r>
            </w:ins>
            <w:del w:id="20" w:author="sk-mpovalec" w:date="2021-09-16T08:47:00Z">
              <w:r w:rsidR="002D6909" w:rsidDel="00D07DE0">
                <w:rPr>
                  <w:rFonts w:ascii="Times New Roman" w:hAnsi="Times New Roman" w:cs="Times New Roman"/>
                  <w:b/>
                  <w:sz w:val="24"/>
                  <w:szCs w:val="24"/>
                </w:rPr>
                <w:delText>Koje ti je jelo izgledalo estetski najzanimljivije</w:delText>
              </w:r>
            </w:del>
          </w:p>
        </w:tc>
        <w:tc>
          <w:tcPr>
            <w:tcW w:w="4531" w:type="dxa"/>
          </w:tcPr>
          <w:p w:rsidR="002D6909" w:rsidRDefault="002D6909" w:rsidP="00A24EF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6909" w:rsidTr="00A24EF6">
        <w:tc>
          <w:tcPr>
            <w:tcW w:w="4531" w:type="dxa"/>
          </w:tcPr>
          <w:p w:rsidR="002D6909" w:rsidRDefault="00924010" w:rsidP="00D07DE0">
            <w:pPr>
              <w:spacing w:after="0"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  <w:pPrChange w:id="21" w:author="sk-mpovalec" w:date="2021-09-16T08:46:00Z">
                <w:pPr>
                  <w:spacing w:after="0" w:line="360" w:lineRule="auto"/>
                </w:pPr>
              </w:pPrChange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Čiji ćeš recept ćeš zatražiti kako bi ga isprobao/isprobala kod kuće</w:t>
            </w:r>
            <w:ins w:id="22" w:author="sk-mpovalec" w:date="2021-09-16T08:47:00Z">
              <w:r w:rsidR="00D07DE0">
                <w:rPr>
                  <w:rFonts w:ascii="Times New Roman" w:hAnsi="Times New Roman" w:cs="Times New Roman"/>
                  <w:b/>
                  <w:sz w:val="24"/>
                  <w:szCs w:val="24"/>
                </w:rPr>
                <w:t>?</w:t>
              </w:r>
            </w:ins>
          </w:p>
        </w:tc>
        <w:tc>
          <w:tcPr>
            <w:tcW w:w="4531" w:type="dxa"/>
          </w:tcPr>
          <w:p w:rsidR="002D6909" w:rsidRDefault="002D6909" w:rsidP="00A24EF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6909" w:rsidRDefault="002D6909" w:rsidP="00A24EF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6909" w:rsidTr="00A24EF6">
        <w:tc>
          <w:tcPr>
            <w:tcW w:w="4531" w:type="dxa"/>
          </w:tcPr>
          <w:p w:rsidR="002D6909" w:rsidRDefault="00924010" w:rsidP="00D07DE0">
            <w:pPr>
              <w:spacing w:after="0"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  <w:pPrChange w:id="23" w:author="sk-mpovalec" w:date="2021-09-16T08:46:00Z">
                <w:pPr>
                  <w:spacing w:after="0" w:line="360" w:lineRule="auto"/>
                </w:pPr>
              </w:pPrChange>
            </w:pPr>
            <w:r w:rsidRPr="00924010">
              <w:rPr>
                <w:rFonts w:ascii="Times New Roman" w:hAnsi="Times New Roman" w:cs="Times New Roman"/>
                <w:b/>
                <w:sz w:val="24"/>
                <w:szCs w:val="24"/>
              </w:rPr>
              <w:t>Navedi koje jelo je imalo najraznolikiji izvor vitamina</w:t>
            </w:r>
            <w:ins w:id="24" w:author="sk-mpovalec" w:date="2021-09-16T08:47:00Z">
              <w:r w:rsidR="00D07DE0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ins>
          </w:p>
        </w:tc>
        <w:tc>
          <w:tcPr>
            <w:tcW w:w="4531" w:type="dxa"/>
          </w:tcPr>
          <w:p w:rsidR="002D6909" w:rsidRDefault="002D6909" w:rsidP="00A24EF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6909" w:rsidRDefault="002D6909">
      <w:pPr>
        <w:rPr>
          <w:rFonts w:ascii="Times New Roman" w:hAnsi="Times New Roman" w:cs="Times New Roman"/>
          <w:b/>
          <w:sz w:val="24"/>
          <w:szCs w:val="24"/>
        </w:rPr>
      </w:pPr>
    </w:p>
    <w:p w:rsidR="002D6909" w:rsidRDefault="002D690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2D6909" w:rsidTr="00A24EF6">
        <w:tc>
          <w:tcPr>
            <w:tcW w:w="4531" w:type="dxa"/>
          </w:tcPr>
          <w:p w:rsidR="002D6909" w:rsidRDefault="002D6909" w:rsidP="00D07DE0">
            <w:pPr>
              <w:spacing w:after="0"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  <w:pPrChange w:id="25" w:author="sk-mpovalec" w:date="2021-09-16T08:46:00Z">
                <w:pPr>
                  <w:spacing w:after="0" w:line="360" w:lineRule="auto"/>
                </w:pPr>
              </w:pPrChange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Čiji recept ti se najviše svidio</w:t>
            </w:r>
            <w:ins w:id="26" w:author="sk-mpovalec" w:date="2021-09-16T08:47:00Z">
              <w:r w:rsidR="00D07DE0">
                <w:rPr>
                  <w:rFonts w:ascii="Times New Roman" w:hAnsi="Times New Roman" w:cs="Times New Roman"/>
                  <w:b/>
                  <w:sz w:val="24"/>
                  <w:szCs w:val="24"/>
                </w:rPr>
                <w:t>?</w:t>
              </w:r>
            </w:ins>
          </w:p>
        </w:tc>
        <w:tc>
          <w:tcPr>
            <w:tcW w:w="4531" w:type="dxa"/>
          </w:tcPr>
          <w:p w:rsidR="002D6909" w:rsidRDefault="002D6909" w:rsidP="00A24EF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6909" w:rsidRDefault="002D6909" w:rsidP="00A24EF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6909" w:rsidTr="00A24EF6">
        <w:tc>
          <w:tcPr>
            <w:tcW w:w="4531" w:type="dxa"/>
          </w:tcPr>
          <w:p w:rsidR="002D6909" w:rsidRDefault="00D07DE0" w:rsidP="00D07DE0">
            <w:pPr>
              <w:spacing w:after="0"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  <w:pPrChange w:id="27" w:author="sk-mpovalec" w:date="2021-09-16T08:46:00Z">
                <w:pPr>
                  <w:spacing w:after="0" w:line="360" w:lineRule="auto"/>
                </w:pPr>
              </w:pPrChange>
            </w:pPr>
            <w:ins w:id="28" w:author="sk-mpovalec" w:date="2021-09-16T08:47:00Z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Koje jelo ti je izgledalo estetski najzanimljivije?</w:t>
              </w:r>
            </w:ins>
            <w:del w:id="29" w:author="sk-mpovalec" w:date="2021-09-16T08:47:00Z">
              <w:r w:rsidR="002D6909" w:rsidDel="00D07DE0">
                <w:rPr>
                  <w:rFonts w:ascii="Times New Roman" w:hAnsi="Times New Roman" w:cs="Times New Roman"/>
                  <w:b/>
                  <w:sz w:val="24"/>
                  <w:szCs w:val="24"/>
                </w:rPr>
                <w:delText>Koje ti je jelo izgledalo estetski najzanimljivije</w:delText>
              </w:r>
            </w:del>
          </w:p>
        </w:tc>
        <w:tc>
          <w:tcPr>
            <w:tcW w:w="4531" w:type="dxa"/>
          </w:tcPr>
          <w:p w:rsidR="002D6909" w:rsidRDefault="002D6909" w:rsidP="00A24EF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6909" w:rsidTr="00A24EF6">
        <w:tc>
          <w:tcPr>
            <w:tcW w:w="4531" w:type="dxa"/>
          </w:tcPr>
          <w:p w:rsidR="002D6909" w:rsidRDefault="00924010" w:rsidP="00D07DE0">
            <w:pPr>
              <w:spacing w:after="0"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  <w:pPrChange w:id="30" w:author="sk-mpovalec" w:date="2021-09-16T08:46:00Z">
                <w:pPr>
                  <w:spacing w:after="0" w:line="360" w:lineRule="auto"/>
                </w:pPr>
              </w:pPrChange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Čiji ćeš recept ćeš zatražiti kako bi ga isprobao/isprobala kod kuće</w:t>
            </w:r>
            <w:ins w:id="31" w:author="sk-mpovalec" w:date="2021-09-16T08:47:00Z">
              <w:r w:rsidR="00D07DE0">
                <w:rPr>
                  <w:rFonts w:ascii="Times New Roman" w:hAnsi="Times New Roman" w:cs="Times New Roman"/>
                  <w:b/>
                  <w:sz w:val="24"/>
                  <w:szCs w:val="24"/>
                </w:rPr>
                <w:t>?</w:t>
              </w:r>
            </w:ins>
          </w:p>
        </w:tc>
        <w:tc>
          <w:tcPr>
            <w:tcW w:w="4531" w:type="dxa"/>
          </w:tcPr>
          <w:p w:rsidR="002D6909" w:rsidRDefault="002D6909" w:rsidP="00A24EF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6909" w:rsidRDefault="002D6909" w:rsidP="00A24EF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6909" w:rsidTr="00A24EF6">
        <w:tc>
          <w:tcPr>
            <w:tcW w:w="4531" w:type="dxa"/>
          </w:tcPr>
          <w:p w:rsidR="002D6909" w:rsidRDefault="00924010" w:rsidP="00D07DE0">
            <w:pPr>
              <w:spacing w:after="0" w:line="36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  <w:pPrChange w:id="32" w:author="sk-mpovalec" w:date="2021-09-16T08:46:00Z">
                <w:pPr>
                  <w:spacing w:after="0" w:line="360" w:lineRule="auto"/>
                </w:pPr>
              </w:pPrChange>
            </w:pPr>
            <w:r w:rsidRPr="00924010">
              <w:rPr>
                <w:rFonts w:ascii="Times New Roman" w:hAnsi="Times New Roman" w:cs="Times New Roman"/>
                <w:b/>
                <w:sz w:val="24"/>
                <w:szCs w:val="24"/>
              </w:rPr>
              <w:t>Navedi koje jelo je imalo najraznolikiji izvor vitamina</w:t>
            </w:r>
            <w:ins w:id="33" w:author="sk-mpovalec" w:date="2021-09-16T08:47:00Z">
              <w:r w:rsidR="00D07DE0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ins>
          </w:p>
        </w:tc>
        <w:tc>
          <w:tcPr>
            <w:tcW w:w="4531" w:type="dxa"/>
          </w:tcPr>
          <w:p w:rsidR="002D6909" w:rsidRDefault="002D6909" w:rsidP="00A24EF6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6909" w:rsidRDefault="002D6909">
      <w:pPr>
        <w:rPr>
          <w:rFonts w:ascii="Times New Roman" w:hAnsi="Times New Roman" w:cs="Times New Roman"/>
          <w:b/>
          <w:sz w:val="24"/>
          <w:szCs w:val="24"/>
        </w:rPr>
      </w:pPr>
    </w:p>
    <w:p w:rsidR="002D6909" w:rsidRPr="00F170EF" w:rsidRDefault="002D6909">
      <w:pPr>
        <w:rPr>
          <w:rFonts w:ascii="Times New Roman" w:hAnsi="Times New Roman" w:cs="Times New Roman"/>
          <w:b/>
          <w:sz w:val="24"/>
          <w:szCs w:val="24"/>
        </w:rPr>
      </w:pPr>
    </w:p>
    <w:sectPr w:rsidR="002D6909" w:rsidRPr="00F170EF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A406F"/>
    <w:rsid w:val="001470FC"/>
    <w:rsid w:val="00244B39"/>
    <w:rsid w:val="00285FDE"/>
    <w:rsid w:val="002D523A"/>
    <w:rsid w:val="002D6909"/>
    <w:rsid w:val="002E41D1"/>
    <w:rsid w:val="002E7A17"/>
    <w:rsid w:val="003037BC"/>
    <w:rsid w:val="00313FEB"/>
    <w:rsid w:val="00392DA1"/>
    <w:rsid w:val="003F3103"/>
    <w:rsid w:val="00442C58"/>
    <w:rsid w:val="004612F5"/>
    <w:rsid w:val="004B1390"/>
    <w:rsid w:val="00524139"/>
    <w:rsid w:val="005422B4"/>
    <w:rsid w:val="005462F0"/>
    <w:rsid w:val="00573494"/>
    <w:rsid w:val="00582218"/>
    <w:rsid w:val="00582FDF"/>
    <w:rsid w:val="005E3A76"/>
    <w:rsid w:val="00662406"/>
    <w:rsid w:val="006E5D40"/>
    <w:rsid w:val="00721E30"/>
    <w:rsid w:val="0072426F"/>
    <w:rsid w:val="007B6EFC"/>
    <w:rsid w:val="00810E10"/>
    <w:rsid w:val="008B1991"/>
    <w:rsid w:val="008E196B"/>
    <w:rsid w:val="008F7F57"/>
    <w:rsid w:val="00914C7D"/>
    <w:rsid w:val="00924010"/>
    <w:rsid w:val="009354AB"/>
    <w:rsid w:val="0093633A"/>
    <w:rsid w:val="00936FB8"/>
    <w:rsid w:val="009B4D9C"/>
    <w:rsid w:val="00A05332"/>
    <w:rsid w:val="00A51938"/>
    <w:rsid w:val="00AA0C99"/>
    <w:rsid w:val="00B0376B"/>
    <w:rsid w:val="00B12CEE"/>
    <w:rsid w:val="00C270CC"/>
    <w:rsid w:val="00C55B2E"/>
    <w:rsid w:val="00C877EE"/>
    <w:rsid w:val="00C94C82"/>
    <w:rsid w:val="00CA6F3D"/>
    <w:rsid w:val="00CC72EB"/>
    <w:rsid w:val="00CD737E"/>
    <w:rsid w:val="00D04ECA"/>
    <w:rsid w:val="00D07DE0"/>
    <w:rsid w:val="00D1524C"/>
    <w:rsid w:val="00D302E4"/>
    <w:rsid w:val="00D36EF2"/>
    <w:rsid w:val="00D77B78"/>
    <w:rsid w:val="00D9679A"/>
    <w:rsid w:val="00E260E8"/>
    <w:rsid w:val="00E31005"/>
    <w:rsid w:val="00E430E3"/>
    <w:rsid w:val="00E62CA5"/>
    <w:rsid w:val="00E64353"/>
    <w:rsid w:val="00ED7147"/>
    <w:rsid w:val="00F06E19"/>
    <w:rsid w:val="00F170EF"/>
    <w:rsid w:val="00F441E4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B52CC-4C70-4541-A252-7737BD3D9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9</cp:revision>
  <dcterms:created xsi:type="dcterms:W3CDTF">2021-09-12T13:57:00Z</dcterms:created>
  <dcterms:modified xsi:type="dcterms:W3CDTF">2021-09-16T06:47:00Z</dcterms:modified>
</cp:coreProperties>
</file>